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1E442B">
      <w:pPr>
        <w:rPr>
          <w:rFonts w:hint="eastAsia" w:ascii="宋体" w:hAnsi="Courier New" w:eastAsia="宋体" w:cs="Times New Roman"/>
          <w:kern w:val="2"/>
          <w:sz w:val="21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</w:t>
      </w:r>
    </w:p>
    <w:tbl>
      <w:tblPr>
        <w:tblStyle w:val="8"/>
        <w:tblW w:w="870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494"/>
        <w:gridCol w:w="283"/>
        <w:gridCol w:w="1099"/>
        <w:gridCol w:w="1134"/>
        <w:gridCol w:w="1134"/>
        <w:gridCol w:w="838"/>
        <w:gridCol w:w="663"/>
        <w:gridCol w:w="981"/>
        <w:gridCol w:w="1049"/>
      </w:tblGrid>
      <w:tr w14:paraId="5B80B2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exact"/>
          <w:jc w:val="center"/>
        </w:trPr>
        <w:tc>
          <w:tcPr>
            <w:tcW w:w="8707" w:type="dxa"/>
            <w:gridSpan w:val="10"/>
            <w:tcBorders>
              <w:top w:val="nil"/>
              <w:left w:val="nil"/>
              <w:bottom w:val="nil"/>
            </w:tcBorders>
            <w:noWrap w:val="0"/>
            <w:vAlign w:val="center"/>
          </w:tcPr>
          <w:p w14:paraId="68683053">
            <w:pPr>
              <w:pStyle w:val="7"/>
              <w:suppressAutoHyphens/>
              <w:spacing w:before="0" w:after="0" w:line="440" w:lineRule="exact"/>
              <w:rPr>
                <w:ins w:id="0" w:author="川" w:date="2025-08-25T18:17:25Z"/>
                <w:rFonts w:hint="eastAsia" w:ascii="方正小标宋简体" w:eastAsia="方正小标宋简体" w:cs="Times New Roman"/>
                <w:b w:val="0"/>
                <w:kern w:val="0"/>
                <w:sz w:val="44"/>
                <w:szCs w:val="44"/>
                <w14:ligatures w14:val="none"/>
              </w:rPr>
            </w:pPr>
            <w:r>
              <w:rPr>
                <w:rFonts w:hint="eastAsia" w:ascii="方正小标宋简体" w:eastAsia="方正小标宋简体" w:cs="Times New Roman"/>
                <w:b w:val="0"/>
                <w:kern w:val="0"/>
                <w:sz w:val="44"/>
                <w:szCs w:val="44"/>
                <w:lang w:val="en-US" w:eastAsia="zh-CN"/>
                <w14:ligatures w14:val="none"/>
              </w:rPr>
              <w:t>2024年</w:t>
            </w:r>
            <w:r>
              <w:rPr>
                <w:rFonts w:hint="eastAsia" w:ascii="方正小标宋简体" w:eastAsia="方正小标宋简体" w:cs="Times New Roman"/>
                <w:b w:val="0"/>
                <w:kern w:val="0"/>
                <w:sz w:val="44"/>
                <w:szCs w:val="44"/>
                <w:lang w:eastAsia="zh-CN"/>
                <w14:ligatures w14:val="none"/>
              </w:rPr>
              <w:t>容东安置房电梯梯控装置项目</w:t>
            </w:r>
            <w:r>
              <w:rPr>
                <w:rFonts w:hint="eastAsia" w:ascii="方正小标宋简体" w:eastAsia="方正小标宋简体" w:cs="Times New Roman"/>
                <w:b w:val="0"/>
                <w:kern w:val="0"/>
                <w:sz w:val="44"/>
                <w:szCs w:val="44"/>
                <w14:ligatures w14:val="none"/>
              </w:rPr>
              <w:t>绩效</w:t>
            </w:r>
          </w:p>
          <w:p w14:paraId="35BD0DE9">
            <w:pPr>
              <w:pStyle w:val="7"/>
              <w:suppressAutoHyphens/>
              <w:spacing w:before="0" w:after="0" w:line="440" w:lineRule="exact"/>
              <w:rPr>
                <w:rFonts w:ascii="方正小标宋简体" w:eastAsia="方正小标宋简体" w:cs="Times New Roman"/>
                <w:b w:val="0"/>
                <w:kern w:val="0"/>
                <w14:ligatures w14:val="none"/>
              </w:rPr>
            </w:pPr>
            <w:r>
              <w:rPr>
                <w:rFonts w:hint="eastAsia" w:ascii="方正小标宋简体" w:eastAsia="方正小标宋简体" w:cs="Times New Roman"/>
                <w:b w:val="0"/>
                <w:kern w:val="0"/>
                <w:sz w:val="44"/>
                <w:szCs w:val="44"/>
                <w14:ligatures w14:val="none"/>
              </w:rPr>
              <w:t>自评表</w:t>
            </w:r>
          </w:p>
        </w:tc>
      </w:tr>
      <w:tr w14:paraId="6E5D76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8707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051FBAC6">
            <w:pPr>
              <w:widowControl/>
              <w:suppressAutoHyphens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22"/>
                <w:szCs w:val="22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填报单位：河北雄安新区容东管理委员会                           填报人（签名）：</w:t>
            </w:r>
          </w:p>
        </w:tc>
      </w:tr>
      <w:tr w14:paraId="5FC53E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D30AF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项目名称</w:t>
            </w:r>
          </w:p>
        </w:tc>
        <w:tc>
          <w:tcPr>
            <w:tcW w:w="718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56A675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容东片区安置房电梯梯控装置项目</w:t>
            </w:r>
          </w:p>
        </w:tc>
      </w:tr>
      <w:tr w14:paraId="25A7D4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C58D8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主管部门</w:t>
            </w:r>
          </w:p>
        </w:tc>
        <w:tc>
          <w:tcPr>
            <w:tcW w:w="36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411A21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河北雄安新区容东管理委员会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FC5563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实施单位</w:t>
            </w:r>
          </w:p>
        </w:tc>
        <w:tc>
          <w:tcPr>
            <w:tcW w:w="20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1E6FFC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河北雄安新区容东管理委员会</w:t>
            </w:r>
          </w:p>
        </w:tc>
      </w:tr>
      <w:tr w14:paraId="3CA4FA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exact"/>
          <w:jc w:val="center"/>
        </w:trPr>
        <w:tc>
          <w:tcPr>
            <w:tcW w:w="15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9DD7C3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（万元）</w:t>
            </w: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F0FF97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83AA5A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A1C460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全年执行数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F00204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分值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029BFC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执行率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583D28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得分</w:t>
            </w:r>
          </w:p>
        </w:tc>
      </w:tr>
      <w:tr w14:paraId="2B8A0E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44B438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89EBC9">
            <w:pPr>
              <w:widowControl/>
              <w:suppressAutoHyphens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96C6DD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177.6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9CF6F3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170.924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F8E3CF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10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A2F84F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96.24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%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139117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10</w:t>
            </w:r>
          </w:p>
        </w:tc>
      </w:tr>
      <w:tr w14:paraId="36EDEF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B52433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3A337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39F0A0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177.6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EB16FB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170.924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73BC01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—</w:t>
            </w:r>
            <w:bookmarkStart w:id="0" w:name="_GoBack"/>
            <w:bookmarkEnd w:id="0"/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6FDE4E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96.24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%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9A390B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</w:p>
        </w:tc>
      </w:tr>
      <w:tr w14:paraId="3208B2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21619D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D9D35E">
            <w:pPr>
              <w:widowControl/>
              <w:suppressAutoHyphens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7374AA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EBB44">
            <w:pPr>
              <w:widowControl/>
              <w:suppressAutoHyphens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0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110C80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—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76F27">
            <w:pPr>
              <w:widowControl/>
              <w:suppressAutoHyphens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36BD12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—</w:t>
            </w:r>
          </w:p>
        </w:tc>
      </w:tr>
      <w:tr w14:paraId="5438D5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28C30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ABE770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5DE13F">
            <w:pPr>
              <w:widowControl/>
              <w:suppressAutoHyphens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6749EC">
            <w:pPr>
              <w:widowControl/>
              <w:suppressAutoHyphens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0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40E86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—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8BB217">
            <w:pPr>
              <w:widowControl/>
              <w:suppressAutoHyphens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A3B027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—</w:t>
            </w:r>
          </w:p>
        </w:tc>
      </w:tr>
      <w:tr w14:paraId="6B8442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0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B1BE4A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年度总体目标</w:t>
            </w:r>
          </w:p>
        </w:tc>
        <w:tc>
          <w:tcPr>
            <w:tcW w:w="41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51DE5E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预期目标</w:t>
            </w:r>
          </w:p>
        </w:tc>
        <w:tc>
          <w:tcPr>
            <w:tcW w:w="35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E228D2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实际完成情况</w:t>
            </w:r>
          </w:p>
        </w:tc>
      </w:tr>
      <w:tr w14:paraId="43D2C4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" w:hRule="exact"/>
          <w:jc w:val="center"/>
        </w:trPr>
        <w:tc>
          <w:tcPr>
            <w:tcW w:w="10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7BDD9F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41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2DCD8D">
            <w:pPr>
              <w:widowControl/>
              <w:suppressAutoHyphens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容东安置房小区3358台电梯全部安装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梯控，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且梯控能够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正常使用</w:t>
            </w:r>
          </w:p>
        </w:tc>
        <w:tc>
          <w:tcPr>
            <w:tcW w:w="35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01B64F">
            <w:pPr>
              <w:widowControl/>
              <w:suppressAutoHyphens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3358部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电梯完成梯控安装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并正常运行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，有效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阻止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电动车上楼</w:t>
            </w:r>
          </w:p>
        </w:tc>
      </w:tr>
      <w:tr w14:paraId="0B8DA7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exact"/>
          <w:jc w:val="center"/>
        </w:trPr>
        <w:tc>
          <w:tcPr>
            <w:tcW w:w="103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F9013B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标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8A30BC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一级指标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4F75D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二级指标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FC85D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DF0942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年度</w:t>
            </w:r>
          </w:p>
          <w:p w14:paraId="09DAA6AD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指标值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0F2B6F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实际</w:t>
            </w:r>
          </w:p>
          <w:p w14:paraId="1D53E293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完成值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08194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分值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6FF38F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得分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B2EAA0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偏差原因分析及改进措施</w:t>
            </w:r>
          </w:p>
        </w:tc>
      </w:tr>
      <w:tr w14:paraId="77211B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825DFF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777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6467E6">
            <w:pPr>
              <w:widowControl/>
              <w:suppressAutoHyphens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产出指标</w:t>
            </w:r>
          </w:p>
          <w:p w14:paraId="1EDAA948">
            <w:pPr>
              <w:widowControl w:val="0"/>
              <w:jc w:val="both"/>
              <w:rPr>
                <w:rFonts w:hint="eastAsia" w:ascii="宋体" w:hAnsi="Courier New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0EF74A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数量指标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F7751">
            <w:pPr>
              <w:widowControl/>
              <w:suppressAutoHyphens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  <w14:ligatures w14:val="none"/>
              </w:rPr>
              <w:t>梯控数量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049E56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≥3000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F7FA52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3358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0B4FE3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12.5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A22A9D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12.5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0211AF">
            <w:pPr>
              <w:widowControl/>
              <w:suppressAutoHyphens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</w:tr>
      <w:tr w14:paraId="42C4C1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F4CF77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79BC83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EF950F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质量指标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16DD80">
            <w:pPr>
              <w:widowControl/>
              <w:suppressAutoHyphens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/>
              </w:rPr>
              <w:t>安装效果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6A2AAA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≥95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737B55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100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%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261859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12.5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C344AB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12.5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26D1AE">
            <w:pPr>
              <w:widowControl/>
              <w:suppressAutoHyphens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</w:tr>
      <w:tr w14:paraId="3E4B51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CB5A85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406B3E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6537C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时效指标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267F03">
            <w:pPr>
              <w:widowControl/>
              <w:suppressAutoHyphens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  <w14:ligatures w14:val="none"/>
              </w:rPr>
              <w:t>资金支付及时率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422192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≥95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5F6D14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100%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E908A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2.5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6D9D0D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2.5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E89B72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</w:tr>
      <w:tr w14:paraId="067747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3F211A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1012C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ACC6A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成本指标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F49BD2">
            <w:pPr>
              <w:widowControl/>
              <w:suppressAutoHyphens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  <w14:ligatures w14:val="none"/>
              </w:rPr>
              <w:t>成本控制率(%)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0ACC41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100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03EFE4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96.24%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68D15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2.5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F97E4E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2.5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9C85A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18"/>
                <w:szCs w:val="18"/>
                <w:lang w:val="en-US" w:eastAsia="zh-CN"/>
                <w14:ligatures w14:val="none"/>
              </w:rPr>
            </w:pPr>
          </w:p>
        </w:tc>
      </w:tr>
      <w:tr w14:paraId="2F3EBA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9EC56BF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777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A073B7">
            <w:pPr>
              <w:widowControl/>
              <w:suppressAutoHyphens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效益指标</w:t>
            </w:r>
          </w:p>
          <w:p w14:paraId="34C47787">
            <w:pPr>
              <w:widowControl w:val="0"/>
              <w:jc w:val="both"/>
              <w:rPr>
                <w:rFonts w:ascii="宋体" w:hAnsi="Courier New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4C855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经济效益</w:t>
            </w:r>
          </w:p>
          <w:p w14:paraId="7097C5C8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B84F0">
            <w:pPr>
              <w:widowControl/>
              <w:suppressAutoHyphens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  <w14:ligatures w14:val="none"/>
              </w:rPr>
              <w:t>设施完好率(％)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7268A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=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100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ED9D62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100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%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05527C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15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D34179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15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5F9A27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</w:tr>
      <w:tr w14:paraId="537DBE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3CF352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0BAD73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B8EC1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社会效益</w:t>
            </w:r>
          </w:p>
          <w:p w14:paraId="4066AC0B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  <w:t>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4D0786">
            <w:pPr>
              <w:widowControl/>
              <w:suppressAutoHyphens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  <w14:ligatures w14:val="none"/>
              </w:rPr>
              <w:t>社区治理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513DF9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95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6FFEFE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yellow"/>
                <w:lang w:val="en-US" w:eastAsia="zh-CN"/>
                <w14:ligatures w14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yellow"/>
                <w:lang w:val="en-US" w:eastAsia="zh-CN"/>
                <w14:ligatures w14:val="none"/>
              </w:rPr>
              <w:t>80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99D896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15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29DFC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  <w14:ligatures w14:val="none"/>
              </w:rPr>
              <w:t>10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6FCBF8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</w:tr>
      <w:tr w14:paraId="5C91FF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797D12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337CA1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  <w14:ligatures w14:val="none"/>
              </w:rPr>
              <w:t>满意度</w:t>
            </w:r>
          </w:p>
          <w:p w14:paraId="6A860C16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  <w14:ligatures w14:val="none"/>
              </w:rPr>
              <w:t>指标</w:t>
            </w: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F0FC18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  <w14:ligatures w14:val="none"/>
              </w:rPr>
              <w:t>服务对象满意度指标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E91740">
            <w:pPr>
              <w:widowControl/>
              <w:suppressAutoHyphens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  <w14:ligatures w14:val="none"/>
              </w:rPr>
              <w:t>服务对象满意度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00D4AF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  <w14:ligatures w14:val="none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  <w14:ligatures w14:val="none"/>
              </w:rPr>
              <w:t>90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DA7D61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yellow"/>
                <w:lang w:val="en-US" w:eastAsia="zh-CN"/>
                <w14:ligatures w14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yellow"/>
                <w:lang w:val="en-US" w:eastAsia="zh-CN"/>
                <w14:ligatures w14:val="none"/>
              </w:rPr>
              <w:t>7</w:t>
            </w:r>
            <w:commentRangeStart w:id="0"/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yellow"/>
                <w:lang w:val="en-US" w:eastAsia="zh-CN"/>
                <w14:ligatures w14:val="none"/>
              </w:rPr>
              <w:t>0</w:t>
            </w:r>
            <w:commentRangeEnd w:id="0"/>
            <w:r>
              <w:commentReference w:id="0"/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F70590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  <w14:ligatures w14:val="none"/>
              </w:rPr>
              <w:t>10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2186FB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  <w14:ligatures w14:val="none"/>
              </w:rPr>
              <w:t>6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D1B04D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  <w14:ligatures w14:val="none"/>
              </w:rPr>
            </w:pPr>
          </w:p>
        </w:tc>
      </w:tr>
      <w:tr w14:paraId="79BD1A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60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4DD42F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  <w14:ligatures w14:val="none"/>
              </w:rPr>
              <w:t>总分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614F77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  <w14:ligatures w14:val="none"/>
              </w:rPr>
              <w:t>100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3795EB">
            <w:pPr>
              <w:widowControl/>
              <w:suppressAutoHyphens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yellow"/>
                <w:lang w:val="en-US" w:eastAsia="zh-CN"/>
                <w14:ligatures w14:val="none"/>
              </w:rPr>
              <w:t>91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0830CD">
            <w:pPr>
              <w:widowControl/>
              <w:suppressAutoHyphens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</w:tr>
    </w:tbl>
    <w:p w14:paraId="048CCC9B">
      <w:pPr>
        <w:pStyle w:val="2"/>
        <w:rPr>
          <w:rFonts w:hint="default"/>
          <w:lang w:val="en-US" w:eastAsia="zh-CN"/>
        </w:rPr>
      </w:pPr>
    </w:p>
    <w:p w14:paraId="20D6BB9D">
      <w:pPr>
        <w:pStyle w:val="2"/>
        <w:rPr>
          <w:rFonts w:hint="default"/>
          <w:lang w:val="en-US" w:eastAsia="zh-CN"/>
        </w:rPr>
      </w:pP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妍-15226523366" w:date="2025-03-13T10:45:50Z" w:initials="">
    <w:p w14:paraId="64E987F0">
      <w:pPr>
        <w:pStyle w:val="4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怎么得出的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64E987F0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EEF143"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CD81D23">
                          <w:pPr>
                            <w:pStyle w:val="5"/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zql5uc8AAAAFAQAADwAAAAAAAAABACAAAAAiAAAAZHJzL2Rvd25yZXYueG1sUEsBAhQA&#10;FAAAAAgAh07iQBl39IPCAQAAjQMAAA4AAAAAAAAAAQAgAAAAHg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CD81D23">
                    <w:pPr>
                      <w:pStyle w:val="5"/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271B62">
    <w:pPr>
      <w:pStyle w:val="6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妍-15226523366">
    <w15:presenceInfo w15:providerId="WPS Office" w15:userId="2159911131"/>
  </w15:person>
  <w15:person w15:author="川">
    <w15:presenceInfo w15:providerId="WPS Office" w15:userId="48418443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BmNmUzZTliYjM0ODA0MWI1YzY2YTFiZjU5MDY3ZDYifQ=="/>
  </w:docVars>
  <w:rsids>
    <w:rsidRoot w:val="00172A27"/>
    <w:rsid w:val="0072629B"/>
    <w:rsid w:val="00984429"/>
    <w:rsid w:val="00F7665D"/>
    <w:rsid w:val="14FD7AB6"/>
    <w:rsid w:val="25CE121E"/>
    <w:rsid w:val="2C102B57"/>
    <w:rsid w:val="3AD26B0E"/>
    <w:rsid w:val="3C276D70"/>
    <w:rsid w:val="48D32327"/>
    <w:rsid w:val="52AF4C42"/>
    <w:rsid w:val="58F2678F"/>
    <w:rsid w:val="5AD2718F"/>
    <w:rsid w:val="5B956D2C"/>
    <w:rsid w:val="677243C5"/>
    <w:rsid w:val="6843137F"/>
    <w:rsid w:val="6AA235D1"/>
    <w:rsid w:val="6AC440B7"/>
    <w:rsid w:val="7BB57A83"/>
    <w:rsid w:val="7D0C38B8"/>
    <w:rsid w:val="7EB07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qFormat="1" w:uiPriority="0" w:semiHidden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uppressAutoHyphens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ar-SA" w:bidi="ar-SA"/>
      <w14:ligatures w14:val="none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link w:val="13"/>
    <w:autoRedefine/>
    <w:semiHidden/>
    <w:unhideWhenUsed/>
    <w:qFormat/>
    <w:uiPriority w:val="99"/>
    <w:rPr>
      <w:rFonts w:hAnsi="Courier New" w:cs="Courier New" w:asciiTheme="minorEastAsia" w:eastAsiaTheme="minorEastAsia"/>
    </w:rPr>
  </w:style>
  <w:style w:type="paragraph" w:styleId="3">
    <w:name w:val="index 9"/>
    <w:basedOn w:val="1"/>
    <w:next w:val="1"/>
    <w:unhideWhenUsed/>
    <w:qFormat/>
    <w:uiPriority w:val="0"/>
    <w:pPr>
      <w:widowControl w:val="0"/>
      <w:suppressAutoHyphens/>
      <w:ind w:left="1600" w:leftChars="160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hAnsiTheme="minorHAnsi" w:eastAsiaTheme="minorEastAsia" w:cstheme="minorBidi"/>
      <w:sz w:val="18"/>
      <w:szCs w:val="18"/>
      <w:lang w:eastAsia="zh-CN"/>
      <w14:ligatures w14:val="standardContextual"/>
    </w:rPr>
  </w:style>
  <w:style w:type="paragraph" w:styleId="6">
    <w:name w:val="head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hAnsiTheme="minorHAnsi" w:eastAsiaTheme="minorEastAsia" w:cstheme="minorBidi"/>
      <w:sz w:val="18"/>
      <w:szCs w:val="18"/>
      <w:lang w:eastAsia="zh-CN"/>
      <w14:ligatures w14:val="standardContextual"/>
    </w:rPr>
  </w:style>
  <w:style w:type="paragraph" w:styleId="7">
    <w:name w:val="Title"/>
    <w:next w:val="1"/>
    <w:qFormat/>
    <w:uiPriority w:val="0"/>
    <w:pPr>
      <w:widowControl w:val="0"/>
      <w:spacing w:before="240" w:after="60"/>
      <w:jc w:val="center"/>
      <w:outlineLvl w:val="0"/>
    </w:pPr>
    <w:rPr>
      <w:rFonts w:ascii="Cambria" w:hAnsi="Cambria" w:eastAsia="等线" w:cs="Times New Roman"/>
      <w:b/>
      <w:bCs/>
      <w:kern w:val="2"/>
      <w:sz w:val="32"/>
      <w:szCs w:val="32"/>
      <w:lang w:val="en-US" w:eastAsia="zh-CN" w:bidi="ar-SA"/>
    </w:rPr>
  </w:style>
  <w:style w:type="character" w:styleId="10">
    <w:name w:val="page number"/>
    <w:basedOn w:val="9"/>
    <w:autoRedefine/>
    <w:qFormat/>
    <w:uiPriority w:val="0"/>
  </w:style>
  <w:style w:type="character" w:customStyle="1" w:styleId="11">
    <w:name w:val="页眉 字符"/>
    <w:basedOn w:val="9"/>
    <w:link w:val="6"/>
    <w:autoRedefine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5"/>
    <w:autoRedefine/>
    <w:qFormat/>
    <w:uiPriority w:val="99"/>
    <w:rPr>
      <w:sz w:val="18"/>
      <w:szCs w:val="18"/>
    </w:rPr>
  </w:style>
  <w:style w:type="character" w:customStyle="1" w:styleId="13">
    <w:name w:val="纯文本 字符"/>
    <w:basedOn w:val="9"/>
    <w:link w:val="2"/>
    <w:autoRedefine/>
    <w:semiHidden/>
    <w:qFormat/>
    <w:uiPriority w:val="99"/>
    <w:rPr>
      <w:rFonts w:hAnsi="Courier New" w:cs="Courier New" w:asciiTheme="minorEastAsia"/>
      <w:szCs w:val="24"/>
      <w:lang w:eastAsia="ar-SA"/>
      <w14:ligatures w14:val="none"/>
    </w:rPr>
  </w:style>
  <w:style w:type="paragraph" w:customStyle="1" w:styleId="14">
    <w:name w:val="纯文本1"/>
    <w:basedOn w:val="1"/>
    <w:unhideWhenUsed/>
    <w:qFormat/>
    <w:uiPriority w:val="0"/>
    <w:pPr>
      <w:spacing w:beforeLines="0" w:afterLines="0"/>
    </w:pPr>
    <w:rPr>
      <w:rFonts w:hint="eastAsia" w:ascii="宋体" w:hAnsi="Courier New" w:cs="Courier New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0" Type="http://schemas.microsoft.com/office/2011/relationships/people" Target="peop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1858</Words>
  <Characters>2099</Characters>
  <Lines>2</Lines>
  <Paragraphs>1</Paragraphs>
  <TotalTime>5</TotalTime>
  <ScaleCrop>false</ScaleCrop>
  <LinksUpToDate>false</LinksUpToDate>
  <CharactersWithSpaces>2136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2024-03-25T07:53:00Z</dcterms:created>
  <dc:creator>川 袁</dc:creator>
  <cp:lastModifiedBy>川</cp:lastModifiedBy>
  <dcterms:modified xsi:type="dcterms:W3CDTF">2025-08-25T10:17:32Z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A5F1B8BB7B2A46D9BC960116AFF6C185_13</vt:lpwstr>
  </property>
  <property fmtid="{D5CDD505-2E9C-101B-9397-08002B2CF9AE}" pid="4" name="KSOTemplateDocerSaveRecord">
    <vt:lpwstr>eyJoZGlkIjoiZDEzN2U3N2ZhOGU4ZDg1M2JhMjdkZTYwOGU1Y2U1NmUiLCJ1c2VySWQiOiIyNjkyNTIzMjkifQ==</vt:lpwstr>
  </property>
</Properties>
</file>