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8EB16">
      <w:pPr>
        <w:spacing w:line="5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9"/>
        <w:tblW w:w="8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087"/>
        <w:gridCol w:w="928"/>
        <w:gridCol w:w="685"/>
        <w:gridCol w:w="643"/>
        <w:gridCol w:w="984"/>
        <w:gridCol w:w="1472"/>
        <w:tblGridChange w:id="0">
          <w:tblGrid>
            <w:gridCol w:w="1032"/>
            <w:gridCol w:w="494"/>
            <w:gridCol w:w="283"/>
            <w:gridCol w:w="1099"/>
            <w:gridCol w:w="1087"/>
            <w:gridCol w:w="928"/>
            <w:gridCol w:w="685"/>
            <w:gridCol w:w="643"/>
            <w:gridCol w:w="984"/>
            <w:gridCol w:w="1472"/>
          </w:tblGrid>
        </w:tblGridChange>
      </w:tblGrid>
      <w:tr w14:paraId="57069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exac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1B835F0D">
            <w:pPr>
              <w:pStyle w:val="8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八于社区工作经费和党组织服务群众专项经费项目绩效自评表</w:t>
            </w:r>
          </w:p>
        </w:tc>
      </w:tr>
      <w:tr w14:paraId="7075CF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FC736B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填报人（签名）：</w:t>
            </w:r>
          </w:p>
        </w:tc>
      </w:tr>
      <w:tr w14:paraId="0D126F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0A0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1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371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八于社区工作经费和党组织服务群众专项经费</w:t>
            </w:r>
            <w:bookmarkEnd w:id="0"/>
          </w:p>
        </w:tc>
      </w:tr>
      <w:tr w14:paraId="3A74C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DF2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3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E0C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8BE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819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</w:p>
        </w:tc>
      </w:tr>
      <w:tr w14:paraId="4E685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B1E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371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E86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FDC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CF0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27E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E2D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4D75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C15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6F26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0B0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30.8304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091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29.5996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110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76F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96.01%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55A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6CB71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D31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D26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FD8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30.8304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D3DA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29.5996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6C9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EF79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94C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B5EAB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E2F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BFF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FA3E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0EB0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323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973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45F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2D05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BD6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0D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C88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B236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7C3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521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776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97EAA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9B4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3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7F4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6A6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C2A6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F54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1A8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保障八于社区日常工作正常开展</w:t>
            </w:r>
          </w:p>
        </w:tc>
        <w:tc>
          <w:tcPr>
            <w:tcW w:w="37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E9E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八于社区日常工作正常开展：举办特色活动提升居民幸福感</w:t>
            </w:r>
          </w:p>
        </w:tc>
      </w:tr>
      <w:tr w14:paraId="2AC03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0D7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B94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854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7BB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EC8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8A53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CB4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2FDCB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D65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FCC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CFC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EA7D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F79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634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AB0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A743A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宣传教育培训数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6F1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≥98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206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124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FE96D">
            <w:pPr>
              <w:widowControl/>
              <w:spacing w:line="240" w:lineRule="exact"/>
              <w:jc w:val="center"/>
              <w:rPr>
                <w:rFonts w:hint="default"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6EE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1BA5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F4A708C">
        <w:tblPrEx>
          <w:tblCellMar>
            <w:top w:w="0" w:type="dxa"/>
            <w:left w:w="108" w:type="dxa"/>
            <w:bottom w:w="0" w:type="dxa"/>
            <w:right w:w="108" w:type="dxa"/>
          </w:tblCellMar>
          <w:tblPrExChange w:id="1" w:author="张思佳           :D" w:date="2025-03-12T10:36:30Z">
            <w:tblPrEx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3622" w:hRule="exact"/>
          <w:jc w:val="center"/>
          <w:trPrChange w:id="1" w:author="张思佳           :D" w:date="2025-03-12T10:36:30Z">
            <w:trPr>
              <w:trHeight w:val="3622" w:hRule="exact"/>
              <w:jc w:val="center"/>
            </w:trPr>
          </w:trPrChange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  <w:tcPrChange w:id="2" w:author="张思佳           :D" w:date="2025-03-12T10:36:30Z">
              <w:tcPr>
                <w:tcW w:w="1032" w:type="dxa"/>
                <w:vMerge w:val="continue"/>
                <w:tcBorders>
                  <w:left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2201D9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3" w:author="张思佳           :D" w:date="2025-03-12T10:36:30Z">
              <w:tcPr>
                <w:tcW w:w="777" w:type="dxa"/>
                <w:gridSpan w:val="2"/>
                <w:vMerge w:val="continue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302675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4" w:author="张思佳           :D" w:date="2025-03-12T10:36:30Z">
              <w:tcPr>
                <w:tcW w:w="1099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059F59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5" w:author="张思佳           :D" w:date="2025-03-12T10:36:30Z">
              <w:tcPr>
                <w:tcW w:w="1087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74F40C4F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活动效果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6" w:author="张思佳           :D" w:date="2025-03-12T10:36:30Z">
              <w:tcPr>
                <w:tcW w:w="928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5AE2D2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≥98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7" w:author="张思佳           :D" w:date="2025-03-12T10:36:30Z">
              <w:tcPr>
                <w:tcW w:w="68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1D88C7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ins w:id="8" w:author="张思佳           :D" w:date="2025-03-12T10:32:33Z">
              <w:r>
                <w:rPr>
                  <w:rFonts w:hint="eastAsia" w:ascii="宋体" w:hAnsi="宋体" w:cs="宋体"/>
                  <w:kern w:val="0"/>
                  <w:sz w:val="18"/>
                  <w:szCs w:val="18"/>
                  <w:lang w:val="en-US" w:eastAsia="zh-CN"/>
                </w:rPr>
                <w:t>%</w:t>
              </w:r>
            </w:ins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9" w:author="张思佳           :D" w:date="2025-03-12T10:36:30Z">
              <w:tcPr>
                <w:tcW w:w="643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52963788">
            <w:pPr>
              <w:widowControl/>
              <w:spacing w:line="240" w:lineRule="exact"/>
              <w:jc w:val="center"/>
              <w:rPr>
                <w:rFonts w:hint="default"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10" w:author="张思佳           :D" w:date="2025-03-12T10:36:30Z">
              <w:tcPr>
                <w:tcW w:w="984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5BDBC54B">
            <w:pPr>
              <w:pStyle w:val="2"/>
              <w:jc w:val="center"/>
              <w:rPr>
                <w:rFonts w:hint="default"/>
                <w:lang w:val="en-US" w:eastAsia="zh-CN"/>
              </w:rPr>
            </w:pPr>
            <w:ins w:id="11" w:author="张思佳           :D" w:date="2025-03-12T10:36:01Z">
              <w:r>
                <w:rPr>
                  <w:rFonts w:hint="eastAsia" w:ascii="宋体" w:hAnsi="宋体" w:cs="宋体"/>
                  <w:kern w:val="0"/>
                  <w:sz w:val="18"/>
                  <w:szCs w:val="18"/>
                  <w:lang w:val="en-US" w:eastAsia="zh-CN"/>
                </w:rPr>
                <w:t>1</w:t>
              </w:r>
            </w:ins>
            <w:ins w:id="12" w:author="张思佳           :D" w:date="2025-03-12T10:36:08Z">
              <w:r>
                <w:rPr>
                  <w:rFonts w:hint="eastAsia" w:ascii="宋体" w:hAnsi="宋体" w:cs="宋体"/>
                  <w:kern w:val="0"/>
                  <w:sz w:val="18"/>
                  <w:szCs w:val="18"/>
                  <w:lang w:val="en-US" w:eastAsia="zh-CN"/>
                </w:rPr>
                <w:t>3.</w:t>
              </w:r>
            </w:ins>
            <w:ins w:id="13" w:author="张思佳           :D" w:date="2025-03-12T10:36:09Z">
              <w:r>
                <w:rPr>
                  <w:rFonts w:hint="eastAsia" w:ascii="宋体" w:hAnsi="宋体" w:cs="宋体"/>
                  <w:kern w:val="0"/>
                  <w:sz w:val="18"/>
                  <w:szCs w:val="18"/>
                  <w:lang w:val="en-US" w:eastAsia="zh-CN"/>
                </w:rPr>
                <w:t>78</w:t>
              </w:r>
            </w:ins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  <w:tcPrChange w:id="14" w:author="张思佳           :D" w:date="2025-03-12T10:36:30Z">
              <w:tcPr>
                <w:tcW w:w="1472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noWrap w:val="0"/>
                <w:vAlign w:val="center"/>
              </w:tcPr>
            </w:tcPrChange>
          </w:tcPr>
          <w:p w14:paraId="09FDDD77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的党建融合、公共服务、文化教育、社区治理、就业帮扶等各类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特色活动，为社区居民营造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舒适、温馨、美好的社区氛围，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为社区治理积累了一定的群众基础。改进：继续保持为民服务活动开展，同时要以居民需求为导向，精准提升党群服务中心服务功能。</w:t>
            </w:r>
          </w:p>
        </w:tc>
      </w:tr>
      <w:tr w14:paraId="7B8EE6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387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0B8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EEF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A5062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资金支付及时率（%）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9725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698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ins w:id="15" w:author="张思佳           :D" w:date="2025-03-12T10:32:20Z">
              <w:r>
                <w:rPr>
                  <w:rFonts w:hint="eastAsia" w:ascii="宋体" w:hAnsi="宋体" w:cs="宋体"/>
                  <w:kern w:val="0"/>
                  <w:sz w:val="18"/>
                  <w:szCs w:val="18"/>
                  <w:lang w:val="en-US" w:eastAsia="zh-CN"/>
                </w:rPr>
                <w:t>%</w:t>
              </w:r>
            </w:ins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4D812">
            <w:pPr>
              <w:widowControl/>
              <w:spacing w:line="240" w:lineRule="exact"/>
              <w:jc w:val="center"/>
              <w:rPr>
                <w:rFonts w:hint="default"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F07E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ins w:id="16" w:author="张思佳           :D" w:date="2025-03-12T10:35:53Z">
              <w:r>
                <w:rPr>
                  <w:rFonts w:hint="eastAsia" w:ascii="宋体" w:hAnsi="宋体" w:cs="宋体"/>
                  <w:kern w:val="0"/>
                  <w:sz w:val="18"/>
                  <w:szCs w:val="18"/>
                  <w:lang w:val="en-US" w:eastAsia="zh-CN"/>
                </w:rPr>
                <w:t>0</w:t>
              </w:r>
            </w:ins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A9E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E5560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B3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152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AC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A477B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成本控制率（%）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9C5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≤95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DE9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3.99</w:t>
            </w:r>
            <w:ins w:id="17" w:author="张思佳           :D" w:date="2025-03-12T10:32:18Z">
              <w:r>
                <w:rPr>
                  <w:rFonts w:hint="eastAsia" w:ascii="宋体" w:hAnsi="宋体" w:cs="宋体"/>
                  <w:kern w:val="0"/>
                  <w:sz w:val="18"/>
                  <w:szCs w:val="18"/>
                  <w:lang w:val="en-US" w:eastAsia="zh-CN"/>
                </w:rPr>
                <w:t>%</w:t>
              </w:r>
            </w:ins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53724">
            <w:pPr>
              <w:widowControl/>
              <w:spacing w:line="240" w:lineRule="exact"/>
              <w:jc w:val="center"/>
              <w:rPr>
                <w:rFonts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5A76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ins w:id="18" w:author="张思佳           :D" w:date="2025-03-12T10:35:33Z">
              <w:r>
                <w:rPr>
                  <w:rFonts w:hint="eastAsia" w:ascii="宋体" w:hAnsi="宋体" w:cs="宋体"/>
                  <w:kern w:val="0"/>
                  <w:sz w:val="18"/>
                  <w:szCs w:val="18"/>
                  <w:lang w:val="en-US" w:eastAsia="zh-CN"/>
                </w:rPr>
                <w:t>0</w:t>
              </w:r>
            </w:ins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D2AE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F582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707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640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效益指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A9F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08B82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4AEE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为招商引资提供便利，为居民增收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9B1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≥92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91D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827FA">
            <w:pPr>
              <w:widowControl/>
              <w:spacing w:line="240" w:lineRule="exact"/>
              <w:jc w:val="center"/>
              <w:rPr>
                <w:rFonts w:hint="default"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60C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10.11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D314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为企业搭建平台，帮助企业注册登记；为居民搭建租房平台，助力居民增收。改进：研究扩大宣传，进一步优化服务。</w:t>
            </w:r>
          </w:p>
        </w:tc>
      </w:tr>
      <w:tr w14:paraId="0D35A3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E60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CB5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BE6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660FBD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2E12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群众享受到各项服务提升度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1C7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89C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3033E">
            <w:pPr>
              <w:widowControl/>
              <w:spacing w:line="240" w:lineRule="exact"/>
              <w:jc w:val="center"/>
              <w:rPr>
                <w:rFonts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6C7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BC2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9EB3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DAA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20C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23643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C4F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738EEE1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282A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9F03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B4AFE">
            <w:pPr>
              <w:widowControl/>
              <w:spacing w:line="240" w:lineRule="exact"/>
              <w:jc w:val="center"/>
              <w:rPr>
                <w:rFonts w:hint="default"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7DEAB">
            <w:pPr>
              <w:widowControl/>
              <w:spacing w:line="2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9.79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EC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扩大参加活动群体覆盖面，增加活动调研，多总结经验</w:t>
            </w:r>
          </w:p>
        </w:tc>
      </w:tr>
      <w:tr w14:paraId="2A7611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6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F19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1D8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281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93.68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6C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5C19003">
      <w:pPr>
        <w:pStyle w:val="4"/>
        <w:rPr>
          <w:rFonts w:hint="eastAsia"/>
          <w:lang w:eastAsia="zh-CN"/>
        </w:rPr>
      </w:pPr>
    </w:p>
    <w:p w14:paraId="1B2F46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思佳           :D">
    <w15:presenceInfo w15:providerId="WPS Office" w15:userId="2155339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47548"/>
    <w:rsid w:val="14147548"/>
    <w:rsid w:val="258F258F"/>
    <w:rsid w:val="432E5DF3"/>
    <w:rsid w:val="4F633B1A"/>
    <w:rsid w:val="5C7B7AAB"/>
    <w:rsid w:val="65193391"/>
    <w:rsid w:val="6B6A497E"/>
    <w:rsid w:val="6C8D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qFormat/>
    <w:uiPriority w:val="0"/>
    <w:rPr>
      <w:rFonts w:ascii="宋体" w:hAnsi="Courier New" w:eastAsia="宋体"/>
      <w:sz w:val="2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next w:val="5"/>
    <w:qFormat/>
    <w:uiPriority w:val="0"/>
    <w:rPr>
      <w:rFonts w:ascii="宋体" w:hAnsi="Courier New"/>
    </w:rPr>
  </w:style>
  <w:style w:type="paragraph" w:styleId="5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621</Words>
  <Characters>701</Characters>
  <Lines>0</Lines>
  <Paragraphs>0</Paragraphs>
  <TotalTime>11</TotalTime>
  <ScaleCrop>false</ScaleCrop>
  <LinksUpToDate>false</LinksUpToDate>
  <CharactersWithSpaces>724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2025-03-10T02:26:00Z</dcterms:created>
  <dc:creator>Merlin</dc:creator>
  <cp:lastModifiedBy>川</cp:lastModifiedBy>
  <dcterms:modified xsi:type="dcterms:W3CDTF">2025-08-25T09:47:53Z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CC3887446A0547669A20F59F935E610C_11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