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80D06">
      <w:pPr>
        <w:pStyle w:val="2"/>
      </w:pPr>
    </w:p>
    <w:tbl>
      <w:tblPr>
        <w:tblStyle w:val="5"/>
        <w:tblW w:w="949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134"/>
        <w:gridCol w:w="1134"/>
        <w:gridCol w:w="838"/>
        <w:gridCol w:w="663"/>
        <w:gridCol w:w="898"/>
        <w:gridCol w:w="1917"/>
      </w:tblGrid>
      <w:tr w14:paraId="70683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9492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182734D8">
            <w:pPr>
              <w:pStyle w:val="4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32"/>
                <w:szCs w:val="32"/>
              </w:rPr>
              <w:t>2024年专项岗位和辅助性岗位补助(第二批)项目绩效自评表</w:t>
            </w:r>
          </w:p>
        </w:tc>
      </w:tr>
      <w:tr w14:paraId="18ECD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492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935D77C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填报单位：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填报人（签名）：</w:t>
            </w:r>
          </w:p>
        </w:tc>
      </w:tr>
      <w:tr w14:paraId="5241BC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86F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6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7B5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2024年专项岗位和辅助性岗位补助(第二批)</w:t>
            </w:r>
          </w:p>
        </w:tc>
      </w:tr>
      <w:tr w14:paraId="356B9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12B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A052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19B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67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bookmarkStart w:id="0" w:name="_GoBack"/>
            <w:bookmarkEnd w:id="0"/>
          </w:p>
        </w:tc>
      </w:tr>
      <w:tr w14:paraId="67C5CC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164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058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44A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DAD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D5F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E77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74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EF5C1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0D0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3C89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A8C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952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191.787322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6DA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3DF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91.33%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290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9.13</w:t>
            </w:r>
          </w:p>
        </w:tc>
      </w:tr>
      <w:tr w14:paraId="0B6BD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BFE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D7C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E7DC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A50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191.787322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DE4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EFD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91.33%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868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204B7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DDF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303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46E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8A1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E73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BCB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3A7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D6786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39E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BC1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3BE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BDD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772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057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1D0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ABF4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DCF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5BC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345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C3EF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9B7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24D7C6">
            <w:pPr>
              <w:widowControl/>
              <w:tabs>
                <w:tab w:val="left" w:pos="1287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保障容东管委会就业服务中心辅助岗位薪资及社保正常发放</w:t>
            </w:r>
          </w:p>
        </w:tc>
        <w:tc>
          <w:tcPr>
            <w:tcW w:w="43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8774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帮扶163人就业，相关人员薪资及社保正常发放</w:t>
            </w:r>
          </w:p>
        </w:tc>
      </w:tr>
      <w:tr w14:paraId="4A6D0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634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32E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89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5A3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4DE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2947E2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8BD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5A6A0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8FE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4E9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E0F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278A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34E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9ED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26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41DB9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享受岗位补贴人员数量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CCB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≤163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E0E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163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A52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5EC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971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5AF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F79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3D5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980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31DC4C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岗位补贴发放准确率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54BE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87B2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A09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6A4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7AB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E128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13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12E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875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2F317E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项目完成时间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1515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2024年度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ADBD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2024年12月未发放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CCB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068D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9.16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F23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由于保险调基导致资金剩余钱数不足以发放专项岗12月保险</w:t>
            </w:r>
          </w:p>
        </w:tc>
      </w:tr>
      <w:tr w14:paraId="376817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5F4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B81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1BA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80602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AFBB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210万元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C9E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CC6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D55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B81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7948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290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57D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E48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56547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932841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提升公共服务水平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32B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6586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显著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D2A1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D5DC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149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279C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  <w:ins w:id="0" w:author="宋征(๑• . •๑)" w:date="2025-03-24T19:17:05Z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ADC8B">
            <w:pPr>
              <w:widowControl/>
              <w:spacing w:line="240" w:lineRule="exact"/>
              <w:jc w:val="center"/>
              <w:rPr>
                <w:ins w:id="1" w:author="宋征(๑• . •๑)" w:date="2025-03-24T19:17:05Z"/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9D768">
            <w:pPr>
              <w:widowControl/>
              <w:spacing w:line="240" w:lineRule="exact"/>
              <w:jc w:val="center"/>
              <w:rPr>
                <w:ins w:id="2" w:author="宋征(๑• . •๑)" w:date="2025-03-24T19:17:05Z"/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20F37">
            <w:pPr>
              <w:widowControl/>
              <w:spacing w:line="240" w:lineRule="exact"/>
              <w:jc w:val="center"/>
              <w:rPr>
                <w:ins w:id="3" w:author="宋征(๑• . •๑)" w:date="2025-03-24T19:17:05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经济效益指标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8104D3D">
            <w:pPr>
              <w:widowControl/>
              <w:spacing w:line="240" w:lineRule="exact"/>
              <w:jc w:val="left"/>
              <w:rPr>
                <w:ins w:id="4" w:author="宋征(๑• . •๑)" w:date="2025-03-24T19:17:05Z"/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132DA">
            <w:pPr>
              <w:widowControl/>
              <w:spacing w:line="240" w:lineRule="exact"/>
              <w:jc w:val="center"/>
              <w:rPr>
                <w:ins w:id="5" w:author="宋征(๑• . •๑)" w:date="2025-03-24T19:17:05Z"/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5F79F">
            <w:pPr>
              <w:widowControl/>
              <w:spacing w:line="240" w:lineRule="exact"/>
              <w:jc w:val="center"/>
              <w:rPr>
                <w:ins w:id="6" w:author="宋征(๑• . •๑)" w:date="2025-03-24T19:17:05Z"/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1924E">
            <w:pPr>
              <w:widowControl/>
              <w:spacing w:line="240" w:lineRule="exact"/>
              <w:jc w:val="center"/>
              <w:rPr>
                <w:ins w:id="7" w:author="宋征(๑• . •๑)" w:date="2025-03-24T19:17:05Z"/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45B2A">
            <w:pPr>
              <w:widowControl/>
              <w:spacing w:line="240" w:lineRule="exact"/>
              <w:jc w:val="center"/>
              <w:rPr>
                <w:ins w:id="8" w:author="宋征(๑• . •๑)" w:date="2025-03-24T19:17:05Z"/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EBE96">
            <w:pPr>
              <w:widowControl/>
              <w:spacing w:line="240" w:lineRule="exact"/>
              <w:jc w:val="center"/>
              <w:rPr>
                <w:ins w:id="9" w:author="宋征(๑• . •๑)" w:date="2025-03-24T19:17:05Z"/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F624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  <w:ins w:id="10" w:author="宋征(๑• . •๑)" w:date="2025-03-24T19:17:02Z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1354F">
            <w:pPr>
              <w:widowControl/>
              <w:spacing w:line="240" w:lineRule="exact"/>
              <w:jc w:val="center"/>
              <w:rPr>
                <w:ins w:id="11" w:author="宋征(๑• . •๑)" w:date="2025-03-24T19:17:02Z"/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222FA">
            <w:pPr>
              <w:widowControl/>
              <w:spacing w:line="240" w:lineRule="exact"/>
              <w:jc w:val="center"/>
              <w:rPr>
                <w:ins w:id="12" w:author="宋征(๑• . •๑)" w:date="2025-03-24T19:17:02Z"/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BA394">
            <w:pPr>
              <w:widowControl/>
              <w:spacing w:line="240" w:lineRule="exact"/>
              <w:jc w:val="center"/>
              <w:rPr>
                <w:ins w:id="13" w:author="宋征(๑• . •๑)" w:date="2025-03-24T19:17:02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生态效益指标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DF4F3E3">
            <w:pPr>
              <w:widowControl/>
              <w:spacing w:line="240" w:lineRule="exact"/>
              <w:jc w:val="left"/>
              <w:rPr>
                <w:ins w:id="14" w:author="宋征(๑• . •๑)" w:date="2025-03-24T19:17:02Z"/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6CC2D">
            <w:pPr>
              <w:widowControl/>
              <w:spacing w:line="240" w:lineRule="exact"/>
              <w:jc w:val="center"/>
              <w:rPr>
                <w:ins w:id="15" w:author="宋征(๑• . •๑)" w:date="2025-03-24T19:17:02Z"/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84FF8">
            <w:pPr>
              <w:widowControl/>
              <w:spacing w:line="240" w:lineRule="exact"/>
              <w:jc w:val="center"/>
              <w:rPr>
                <w:ins w:id="16" w:author="宋征(๑• . •๑)" w:date="2025-03-24T19:17:02Z"/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BF818">
            <w:pPr>
              <w:widowControl/>
              <w:spacing w:line="240" w:lineRule="exact"/>
              <w:jc w:val="center"/>
              <w:rPr>
                <w:ins w:id="17" w:author="宋征(๑• . •๑)" w:date="2025-03-24T19:17:02Z"/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6F555">
            <w:pPr>
              <w:widowControl/>
              <w:spacing w:line="240" w:lineRule="exact"/>
              <w:jc w:val="center"/>
              <w:rPr>
                <w:ins w:id="18" w:author="宋征(๑• . •๑)" w:date="2025-03-24T19:17:02Z"/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A6945">
            <w:pPr>
              <w:widowControl/>
              <w:spacing w:line="240" w:lineRule="exact"/>
              <w:jc w:val="center"/>
              <w:rPr>
                <w:ins w:id="19" w:author="宋征(๑• . •๑)" w:date="2025-03-24T19:17:02Z"/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6083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  <w:ins w:id="20" w:author="宋征(๑• . •๑)" w:date="2025-03-24T19:16:59Z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0E660">
            <w:pPr>
              <w:widowControl/>
              <w:spacing w:line="240" w:lineRule="exact"/>
              <w:jc w:val="center"/>
              <w:rPr>
                <w:ins w:id="21" w:author="宋征(๑• . •๑)" w:date="2025-03-24T19:16:59Z"/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66AFD">
            <w:pPr>
              <w:widowControl/>
              <w:spacing w:line="240" w:lineRule="exact"/>
              <w:jc w:val="center"/>
              <w:rPr>
                <w:ins w:id="22" w:author="宋征(๑• . •๑)" w:date="2025-03-24T19:16:59Z"/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AAD97">
            <w:pPr>
              <w:widowControl/>
              <w:spacing w:line="240" w:lineRule="exact"/>
              <w:jc w:val="center"/>
              <w:rPr>
                <w:ins w:id="23" w:author="宋征(๑• . •๑)" w:date="2025-03-24T19:16:59Z"/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FB64A15">
            <w:pPr>
              <w:widowControl/>
              <w:spacing w:line="240" w:lineRule="exact"/>
              <w:jc w:val="left"/>
              <w:rPr>
                <w:ins w:id="24" w:author="宋征(๑• . •๑)" w:date="2025-03-24T19:16:59Z"/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3E4B3">
            <w:pPr>
              <w:widowControl/>
              <w:spacing w:line="240" w:lineRule="exact"/>
              <w:jc w:val="center"/>
              <w:rPr>
                <w:ins w:id="25" w:author="宋征(๑• . •๑)" w:date="2025-03-24T19:16:59Z"/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D00FB">
            <w:pPr>
              <w:widowControl/>
              <w:spacing w:line="240" w:lineRule="exact"/>
              <w:jc w:val="center"/>
              <w:rPr>
                <w:ins w:id="26" w:author="宋征(๑• . •๑)" w:date="2025-03-24T19:16:59Z"/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8BAB9">
            <w:pPr>
              <w:widowControl/>
              <w:spacing w:line="240" w:lineRule="exact"/>
              <w:jc w:val="center"/>
              <w:rPr>
                <w:ins w:id="27" w:author="宋征(๑• . •๑)" w:date="2025-03-24T19:16:59Z"/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2E280">
            <w:pPr>
              <w:widowControl/>
              <w:spacing w:line="240" w:lineRule="exact"/>
              <w:jc w:val="center"/>
              <w:rPr>
                <w:ins w:id="28" w:author="宋征(๑• . •๑)" w:date="2025-03-24T19:16:59Z"/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0993E">
            <w:pPr>
              <w:widowControl/>
              <w:spacing w:line="240" w:lineRule="exact"/>
              <w:jc w:val="center"/>
              <w:rPr>
                <w:ins w:id="29" w:author="宋征(๑• . •๑)" w:date="2025-03-24T19:16:59Z"/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AE00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096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A7A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2091A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72D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A5394B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受益群众满意度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23F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FE7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633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155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2C6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CD43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0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71C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B28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F97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98.29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A37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629C5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宋征(๑• . •๑)">
    <w15:presenceInfo w15:providerId="WPS Office" w15:userId="1883107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10464"/>
    <w:rsid w:val="0B410464"/>
    <w:rsid w:val="117363EB"/>
    <w:rsid w:val="35747F80"/>
    <w:rsid w:val="64147BAD"/>
    <w:rsid w:val="642F2C27"/>
    <w:rsid w:val="72111349"/>
    <w:rsid w:val="7C3B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</w:rPr>
  </w:style>
  <w:style w:type="paragraph" w:styleId="3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462</Words>
  <Characters>549</Characters>
  <Lines>0</Lines>
  <Paragraphs>0</Paragraphs>
  <TotalTime>0</TotalTime>
  <ScaleCrop>false</ScaleCrop>
  <LinksUpToDate>false</LinksUpToDate>
  <CharactersWithSpaces>581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2025-03-13T05:16:00Z</dcterms:created>
  <dc:creator>张思佳           :D</dc:creator>
  <cp:lastModifiedBy>川</cp:lastModifiedBy>
  <dcterms:modified xsi:type="dcterms:W3CDTF">2025-08-25T11:21:06Z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52051DA99D5C430E81092988450368B3_11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